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D13" w:rsidRDefault="00FD1743">
      <w:pPr>
        <w:rPr>
          <w:rFonts w:cstheme="minorHAnsi"/>
          <w:b/>
          <w:bCs/>
          <w:color w:val="000000" w:themeColor="text1"/>
        </w:rPr>
      </w:pPr>
      <w:r w:rsidRPr="008E1ED3">
        <w:rPr>
          <w:rFonts w:cstheme="minorHAnsi"/>
          <w:b/>
          <w:bCs/>
          <w:color w:val="000000" w:themeColor="text1"/>
        </w:rPr>
        <w:t>Mastering processes: Hard machining</w:t>
      </w:r>
    </w:p>
    <w:p w:rsidR="00FD1D61" w:rsidRPr="008E1ED3" w:rsidRDefault="00FD1D61">
      <w:pPr>
        <w:rPr>
          <w:rFonts w:cstheme="minorHAnsi"/>
          <w:b/>
          <w:bCs/>
          <w:color w:val="000000" w:themeColor="text1"/>
        </w:rPr>
      </w:pPr>
    </w:p>
    <w:p w:rsidR="002E2D3D" w:rsidRDefault="00FD1743" w:rsidP="0076094A">
      <w:pPr>
        <w:jc w:val="both"/>
        <w:rPr>
          <w:rFonts w:cstheme="minorHAnsi"/>
          <w:b/>
          <w:bCs/>
          <w:color w:val="000000" w:themeColor="text1"/>
        </w:rPr>
      </w:pPr>
      <w:r w:rsidRPr="008E1ED3">
        <w:rPr>
          <w:rFonts w:cstheme="minorHAnsi"/>
          <w:b/>
          <w:bCs/>
          <w:color w:val="000000" w:themeColor="text1"/>
        </w:rPr>
        <w:t xml:space="preserve">Shorter </w:t>
      </w:r>
      <w:proofErr w:type="spellStart"/>
      <w:r w:rsidRPr="008E1ED3">
        <w:rPr>
          <w:rFonts w:cstheme="minorHAnsi"/>
          <w:b/>
          <w:bCs/>
          <w:color w:val="000000" w:themeColor="text1"/>
        </w:rPr>
        <w:t>machining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times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, high </w:t>
      </w:r>
      <w:proofErr w:type="spellStart"/>
      <w:r w:rsidRPr="008E1ED3">
        <w:rPr>
          <w:rFonts w:cstheme="minorHAnsi"/>
          <w:b/>
          <w:bCs/>
          <w:color w:val="000000" w:themeColor="text1"/>
        </w:rPr>
        <w:t>surface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qualit</w:t>
      </w:r>
      <w:r w:rsidR="0076094A">
        <w:rPr>
          <w:rFonts w:cstheme="minorHAnsi"/>
          <w:b/>
          <w:bCs/>
          <w:color w:val="000000" w:themeColor="text1"/>
        </w:rPr>
        <w:t>y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and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the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saving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of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grinding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operations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. These are just three of the advantages that hard machining with a geometrically defined cutting edge can bring to the user. With a high level of know-how in tool technology, Paul Horn GmbH </w:t>
      </w:r>
      <w:proofErr w:type="spellStart"/>
      <w:r w:rsidRPr="008E1ED3">
        <w:rPr>
          <w:rFonts w:cstheme="minorHAnsi"/>
          <w:b/>
          <w:bCs/>
          <w:color w:val="000000" w:themeColor="text1"/>
        </w:rPr>
        <w:t>offers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numerous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tool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solutions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="00200BC6">
        <w:rPr>
          <w:rFonts w:cstheme="minorHAnsi"/>
          <w:b/>
          <w:bCs/>
          <w:color w:val="000000" w:themeColor="text1"/>
        </w:rPr>
        <w:t>to</w:t>
      </w:r>
      <w:proofErr w:type="spellEnd"/>
      <w:r w:rsidR="00200BC6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economically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machine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steel</w:t>
      </w:r>
      <w:r w:rsidR="0076094A">
        <w:rPr>
          <w:rFonts w:cstheme="minorHAnsi"/>
          <w:b/>
          <w:bCs/>
          <w:color w:val="000000" w:themeColor="text1"/>
        </w:rPr>
        <w:t>s</w:t>
      </w:r>
      <w:proofErr w:type="spellEnd"/>
      <w:r w:rsidR="0076094A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="0076094A">
        <w:rPr>
          <w:rFonts w:cstheme="minorHAnsi"/>
          <w:b/>
          <w:bCs/>
          <w:color w:val="000000" w:themeColor="text1"/>
        </w:rPr>
        <w:t>harder</w:t>
      </w:r>
      <w:proofErr w:type="spellEnd"/>
      <w:r w:rsidR="0076094A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="0076094A">
        <w:rPr>
          <w:rFonts w:cstheme="minorHAnsi"/>
          <w:b/>
          <w:bCs/>
          <w:color w:val="000000" w:themeColor="text1"/>
        </w:rPr>
        <w:t>than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56 HRC. The </w:t>
      </w:r>
      <w:proofErr w:type="spellStart"/>
      <w:r w:rsidRPr="008E1ED3">
        <w:rPr>
          <w:rFonts w:cstheme="minorHAnsi"/>
          <w:b/>
          <w:bCs/>
          <w:color w:val="000000" w:themeColor="text1"/>
        </w:rPr>
        <w:t>cutting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material CBN </w:t>
      </w:r>
      <w:proofErr w:type="spellStart"/>
      <w:r w:rsidRPr="008E1ED3">
        <w:rPr>
          <w:rFonts w:cstheme="minorHAnsi"/>
          <w:b/>
          <w:bCs/>
          <w:color w:val="000000" w:themeColor="text1"/>
        </w:rPr>
        <w:t>has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proven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itself</w:t>
      </w:r>
      <w:proofErr w:type="spellEnd"/>
      <w:r w:rsidR="0076094A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="0076094A">
        <w:rPr>
          <w:rFonts w:cstheme="minorHAnsi"/>
          <w:b/>
          <w:bCs/>
          <w:color w:val="000000" w:themeColor="text1"/>
        </w:rPr>
        <w:t>suitable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for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grooving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8E1ED3">
        <w:rPr>
          <w:rFonts w:cstheme="minorHAnsi"/>
          <w:b/>
          <w:bCs/>
          <w:color w:val="000000" w:themeColor="text1"/>
        </w:rPr>
        <w:t>operations</w:t>
      </w:r>
      <w:proofErr w:type="spellEnd"/>
      <w:r w:rsidRPr="008E1ED3">
        <w:rPr>
          <w:rFonts w:cstheme="minorHAnsi"/>
          <w:b/>
          <w:bCs/>
          <w:color w:val="000000" w:themeColor="text1"/>
        </w:rPr>
        <w:t xml:space="preserve">. </w:t>
      </w:r>
    </w:p>
    <w:p w:rsidR="0006249D" w:rsidRPr="008E1ED3" w:rsidRDefault="0006249D" w:rsidP="0076094A">
      <w:pPr>
        <w:jc w:val="both"/>
        <w:rPr>
          <w:rFonts w:cstheme="minorHAnsi"/>
          <w:color w:val="000000" w:themeColor="text1"/>
        </w:rPr>
      </w:pPr>
      <w:bookmarkStart w:id="0" w:name="_GoBack"/>
      <w:bookmarkEnd w:id="0"/>
    </w:p>
    <w:p w:rsidR="00C73D13" w:rsidRDefault="00FD1743" w:rsidP="0076094A">
      <w:pPr>
        <w:jc w:val="both"/>
        <w:rPr>
          <w:rFonts w:cstheme="minorHAnsi"/>
          <w:color w:val="000000" w:themeColor="text1"/>
        </w:rPr>
      </w:pPr>
      <w:r w:rsidRPr="008E1ED3">
        <w:rPr>
          <w:rFonts w:cstheme="minorHAnsi"/>
          <w:color w:val="000000" w:themeColor="text1"/>
        </w:rPr>
        <w:t xml:space="preserve">CBN </w:t>
      </w:r>
      <w:r w:rsidR="00AD27C1" w:rsidRPr="008E1ED3">
        <w:rPr>
          <w:rFonts w:cstheme="minorHAnsi"/>
          <w:color w:val="000000" w:themeColor="text1"/>
        </w:rPr>
        <w:t xml:space="preserve">(cubic boron nitride) </w:t>
      </w:r>
      <w:r w:rsidRPr="008E1ED3">
        <w:rPr>
          <w:rFonts w:cstheme="minorHAnsi"/>
          <w:color w:val="000000" w:themeColor="text1"/>
        </w:rPr>
        <w:t xml:space="preserve">is the second hardest known material </w:t>
      </w:r>
      <w:r w:rsidR="00AD27C1" w:rsidRPr="008E1ED3">
        <w:rPr>
          <w:rFonts w:cstheme="minorHAnsi"/>
          <w:color w:val="000000" w:themeColor="text1"/>
        </w:rPr>
        <w:t xml:space="preserve">on earth </w:t>
      </w:r>
      <w:r w:rsidRPr="008E1ED3">
        <w:rPr>
          <w:rFonts w:cstheme="minorHAnsi"/>
          <w:color w:val="000000" w:themeColor="text1"/>
        </w:rPr>
        <w:t xml:space="preserve">after </w:t>
      </w:r>
      <w:hyperlink r:id="rId5" w:tooltip="Diamant" w:history="1">
        <w:r w:rsidRPr="008E1ED3">
          <w:rPr>
            <w:rStyle w:val="Hyperlink"/>
            <w:rFonts w:cstheme="minorHAnsi"/>
            <w:color w:val="000000" w:themeColor="text1"/>
            <w:u w:val="none"/>
          </w:rPr>
          <w:t>diamond</w:t>
        </w:r>
      </w:hyperlink>
      <w:r w:rsidRPr="008E1ED3">
        <w:rPr>
          <w:rFonts w:cstheme="minorHAnsi"/>
          <w:color w:val="000000" w:themeColor="text1"/>
        </w:rPr>
        <w:t xml:space="preserve">. Tools made of CBN wear much more slowly than other </w:t>
      </w:r>
      <w:hyperlink r:id="rId6" w:tooltip="Schneidstoffe" w:history="1">
        <w:r w:rsidRPr="008E1ED3">
          <w:rPr>
            <w:rStyle w:val="Hyperlink"/>
            <w:rFonts w:cstheme="minorHAnsi"/>
            <w:color w:val="000000" w:themeColor="text1"/>
            <w:u w:val="none"/>
          </w:rPr>
          <w:t>cutting materials</w:t>
        </w:r>
      </w:hyperlink>
      <w:r w:rsidRPr="008E1ED3">
        <w:rPr>
          <w:rFonts w:cstheme="minorHAnsi"/>
          <w:color w:val="000000" w:themeColor="text1"/>
        </w:rPr>
        <w:t xml:space="preserve"> when used appropriately. On  </w:t>
      </w:r>
      <w:proofErr w:type="spellStart"/>
      <w:r w:rsidRPr="008E1ED3">
        <w:rPr>
          <w:rFonts w:cstheme="minorHAnsi"/>
          <w:color w:val="000000" w:themeColor="text1"/>
        </w:rPr>
        <w:t>one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hand</w:t>
      </w:r>
      <w:proofErr w:type="spellEnd"/>
      <w:r w:rsidRPr="008E1ED3">
        <w:rPr>
          <w:rFonts w:cstheme="minorHAnsi"/>
          <w:color w:val="000000" w:themeColor="text1"/>
        </w:rPr>
        <w:t xml:space="preserve">, </w:t>
      </w:r>
      <w:proofErr w:type="spellStart"/>
      <w:r w:rsidRPr="008E1ED3">
        <w:rPr>
          <w:rFonts w:cstheme="minorHAnsi"/>
          <w:color w:val="000000" w:themeColor="text1"/>
        </w:rPr>
        <w:t>this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makes</w:t>
      </w:r>
      <w:proofErr w:type="spellEnd"/>
      <w:r w:rsidRPr="008E1ED3">
        <w:rPr>
          <w:rFonts w:cstheme="minorHAnsi"/>
          <w:color w:val="000000" w:themeColor="text1"/>
        </w:rPr>
        <w:t xml:space="preserve"> it possible to achieve higher shape and dimensional accuracy, and on the other hand, hard materials (steel up to 70 </w:t>
      </w:r>
      <w:hyperlink r:id="rId7" w:tooltip="Rockwell (Einheit)" w:history="1">
        <w:r w:rsidRPr="008E1ED3">
          <w:rPr>
            <w:rStyle w:val="Hyperlink"/>
            <w:rFonts w:cstheme="minorHAnsi"/>
            <w:color w:val="000000" w:themeColor="text1"/>
            <w:u w:val="none"/>
          </w:rPr>
          <w:t>HRC</w:t>
        </w:r>
      </w:hyperlink>
      <w:r w:rsidRPr="008E1ED3">
        <w:rPr>
          <w:rFonts w:cstheme="minorHAnsi"/>
          <w:color w:val="000000" w:themeColor="text1"/>
        </w:rPr>
        <w:t xml:space="preserve">) can be machined reliably. There are no different grades of CBN. Differentiation is made by the CBN volume fraction, the fillers, the grain size and the ceramic/metallic binder phase (cobalt/nickel). This results in different CBN substrates. </w:t>
      </w:r>
      <w:r w:rsidR="006158EB" w:rsidRPr="008E1ED3">
        <w:rPr>
          <w:rFonts w:cstheme="minorHAnsi"/>
          <w:color w:val="000000" w:themeColor="text1"/>
        </w:rPr>
        <w:t xml:space="preserve">Numerous tool systems from Horn can be equipped with the cutting material CBN. In </w:t>
      </w:r>
      <w:proofErr w:type="spellStart"/>
      <w:r w:rsidR="006158EB" w:rsidRPr="008E1ED3">
        <w:rPr>
          <w:rFonts w:cstheme="minorHAnsi"/>
          <w:color w:val="000000" w:themeColor="text1"/>
        </w:rPr>
        <w:t>most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cases</w:t>
      </w:r>
      <w:proofErr w:type="spellEnd"/>
      <w:r w:rsidR="006158EB" w:rsidRPr="008E1ED3">
        <w:rPr>
          <w:rFonts w:cstheme="minorHAnsi"/>
          <w:color w:val="000000" w:themeColor="text1"/>
        </w:rPr>
        <w:t xml:space="preserve">, </w:t>
      </w:r>
      <w:proofErr w:type="spellStart"/>
      <w:r w:rsidR="006158EB" w:rsidRPr="008E1ED3">
        <w:rPr>
          <w:rFonts w:cstheme="minorHAnsi"/>
          <w:color w:val="000000" w:themeColor="text1"/>
        </w:rPr>
        <w:t>these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are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tools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specially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adapted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to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the respective application. </w:t>
      </w:r>
      <w:proofErr w:type="spellStart"/>
      <w:r w:rsidR="006158EB" w:rsidRPr="008E1ED3">
        <w:rPr>
          <w:rFonts w:cstheme="minorHAnsi"/>
          <w:color w:val="000000" w:themeColor="text1"/>
        </w:rPr>
        <w:t>However</w:t>
      </w:r>
      <w:proofErr w:type="spellEnd"/>
      <w:r w:rsidR="006158EB" w:rsidRPr="008E1ED3">
        <w:rPr>
          <w:rFonts w:cstheme="minorHAnsi"/>
          <w:color w:val="000000" w:themeColor="text1"/>
        </w:rPr>
        <w:t xml:space="preserve">, Horn also </w:t>
      </w:r>
      <w:proofErr w:type="spellStart"/>
      <w:r w:rsidR="006158EB" w:rsidRPr="008E1ED3">
        <w:rPr>
          <w:rFonts w:cstheme="minorHAnsi"/>
          <w:color w:val="000000" w:themeColor="text1"/>
        </w:rPr>
        <w:t>offers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standard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tools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equipped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with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this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r w:rsidR="0076094A">
        <w:rPr>
          <w:rFonts w:cstheme="minorHAnsi"/>
          <w:color w:val="000000" w:themeColor="text1"/>
        </w:rPr>
        <w:t xml:space="preserve"> </w:t>
      </w:r>
      <w:proofErr w:type="spellStart"/>
      <w:r w:rsidR="0076094A">
        <w:rPr>
          <w:rFonts w:cstheme="minorHAnsi"/>
          <w:color w:val="000000" w:themeColor="text1"/>
        </w:rPr>
        <w:t>very</w:t>
      </w:r>
      <w:proofErr w:type="spellEnd"/>
      <w:r w:rsidR="0076094A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hard</w:t>
      </w:r>
      <w:proofErr w:type="spellEnd"/>
      <w:r w:rsidR="006158EB" w:rsidRPr="008E1ED3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cutting</w:t>
      </w:r>
      <w:proofErr w:type="spellEnd"/>
      <w:r w:rsidR="009C228A">
        <w:rPr>
          <w:rFonts w:cstheme="minorHAnsi"/>
          <w:color w:val="000000" w:themeColor="text1"/>
        </w:rPr>
        <w:t xml:space="preserve"> </w:t>
      </w:r>
      <w:proofErr w:type="spellStart"/>
      <w:r w:rsidR="006158EB" w:rsidRPr="008E1ED3">
        <w:rPr>
          <w:rFonts w:cstheme="minorHAnsi"/>
          <w:color w:val="000000" w:themeColor="text1"/>
        </w:rPr>
        <w:t>material</w:t>
      </w:r>
      <w:proofErr w:type="spellEnd"/>
      <w:r w:rsidR="006158EB" w:rsidRPr="008E1ED3">
        <w:rPr>
          <w:rFonts w:cstheme="minorHAnsi"/>
          <w:color w:val="000000" w:themeColor="text1"/>
        </w:rPr>
        <w:t>.</w:t>
      </w:r>
    </w:p>
    <w:p w:rsidR="00AD27C1" w:rsidRPr="008E1ED3" w:rsidRDefault="00AD27C1" w:rsidP="0076094A">
      <w:pPr>
        <w:jc w:val="both"/>
        <w:rPr>
          <w:rFonts w:cstheme="minorHAnsi"/>
          <w:color w:val="000000" w:themeColor="text1"/>
        </w:rPr>
      </w:pPr>
    </w:p>
    <w:p w:rsidR="00C73D13" w:rsidRDefault="00FD1743" w:rsidP="0076094A">
      <w:pPr>
        <w:jc w:val="both"/>
        <w:rPr>
          <w:rFonts w:cstheme="minorHAnsi"/>
          <w:color w:val="000000" w:themeColor="text1"/>
        </w:rPr>
      </w:pPr>
      <w:r w:rsidRPr="008E1ED3">
        <w:rPr>
          <w:rFonts w:cstheme="minorHAnsi"/>
          <w:color w:val="000000" w:themeColor="text1"/>
        </w:rPr>
        <w:t xml:space="preserve">Hard machining with CBN cutting materials is usually done dry. This </w:t>
      </w:r>
      <w:proofErr w:type="spellStart"/>
      <w:r w:rsidRPr="008E1ED3">
        <w:rPr>
          <w:rFonts w:cstheme="minorHAnsi"/>
          <w:color w:val="000000" w:themeColor="text1"/>
        </w:rPr>
        <w:t>is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possible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because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the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cutting</w:t>
      </w:r>
      <w:proofErr w:type="spellEnd"/>
      <w:r w:rsidRPr="008E1ED3">
        <w:rPr>
          <w:rFonts w:cstheme="minorHAnsi"/>
          <w:color w:val="000000" w:themeColor="text1"/>
        </w:rPr>
        <w:t xml:space="preserve"> material </w:t>
      </w:r>
      <w:proofErr w:type="spellStart"/>
      <w:r w:rsidRPr="008E1ED3">
        <w:rPr>
          <w:rFonts w:cstheme="minorHAnsi"/>
          <w:color w:val="000000" w:themeColor="text1"/>
        </w:rPr>
        <w:t>has</w:t>
      </w:r>
      <w:proofErr w:type="spellEnd"/>
      <w:r w:rsidRPr="008E1ED3">
        <w:rPr>
          <w:rFonts w:cstheme="minorHAnsi"/>
          <w:color w:val="000000" w:themeColor="text1"/>
        </w:rPr>
        <w:t xml:space="preserve">  high </w:t>
      </w:r>
      <w:proofErr w:type="spellStart"/>
      <w:r w:rsidRPr="008E1ED3">
        <w:rPr>
          <w:rFonts w:cstheme="minorHAnsi"/>
          <w:color w:val="000000" w:themeColor="text1"/>
        </w:rPr>
        <w:t>heat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resistance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and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the</w:t>
      </w:r>
      <w:proofErr w:type="spellEnd"/>
      <w:r w:rsidRPr="008E1ED3">
        <w:rPr>
          <w:rFonts w:cstheme="minorHAnsi"/>
          <w:color w:val="000000" w:themeColor="text1"/>
        </w:rPr>
        <w:t xml:space="preserve"> high </w:t>
      </w:r>
      <w:proofErr w:type="spellStart"/>
      <w:r w:rsidRPr="008E1ED3">
        <w:rPr>
          <w:rFonts w:cstheme="minorHAnsi"/>
          <w:color w:val="000000" w:themeColor="text1"/>
        </w:rPr>
        <w:t>temperature</w:t>
      </w:r>
      <w:proofErr w:type="spellEnd"/>
      <w:r w:rsidRPr="008E1ED3">
        <w:rPr>
          <w:rFonts w:cstheme="minorHAnsi"/>
          <w:color w:val="000000" w:themeColor="text1"/>
        </w:rPr>
        <w:t xml:space="preserve"> within the chip formation zone has a positive effect. An </w:t>
      </w:r>
      <w:proofErr w:type="spellStart"/>
      <w:r w:rsidRPr="008E1ED3">
        <w:rPr>
          <w:rFonts w:cstheme="minorHAnsi"/>
          <w:color w:val="000000" w:themeColor="text1"/>
        </w:rPr>
        <w:t>insufficient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supply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of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="0076094A">
        <w:rPr>
          <w:rFonts w:cstheme="minorHAnsi"/>
          <w:color w:val="000000" w:themeColor="text1"/>
        </w:rPr>
        <w:t>coolant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or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interruptions</w:t>
      </w:r>
      <w:proofErr w:type="spellEnd"/>
      <w:r w:rsidRPr="008E1ED3">
        <w:rPr>
          <w:rFonts w:cstheme="minorHAnsi"/>
          <w:color w:val="000000" w:themeColor="text1"/>
        </w:rPr>
        <w:t xml:space="preserve"> in </w:t>
      </w:r>
      <w:proofErr w:type="spellStart"/>
      <w:r w:rsidRPr="008E1ED3">
        <w:rPr>
          <w:rFonts w:cstheme="minorHAnsi"/>
          <w:color w:val="000000" w:themeColor="text1"/>
        </w:rPr>
        <w:t>cutting</w:t>
      </w:r>
      <w:proofErr w:type="spellEnd"/>
      <w:r w:rsidRPr="008E1ED3">
        <w:rPr>
          <w:rFonts w:cstheme="minorHAnsi"/>
          <w:color w:val="000000" w:themeColor="text1"/>
        </w:rPr>
        <w:t xml:space="preserve"> lead to high, thermally induced stresses in the structure of the insert. This can lead to cracks in the structure and thus possibly destroy the insert. </w:t>
      </w:r>
      <w:proofErr w:type="spellStart"/>
      <w:r w:rsidRPr="008E1ED3">
        <w:rPr>
          <w:rFonts w:cstheme="minorHAnsi"/>
          <w:color w:val="000000" w:themeColor="text1"/>
        </w:rPr>
        <w:t>During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hard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machining</w:t>
      </w:r>
      <w:proofErr w:type="spellEnd"/>
      <w:r w:rsidRPr="008E1ED3">
        <w:rPr>
          <w:rFonts w:cstheme="minorHAnsi"/>
          <w:color w:val="000000" w:themeColor="text1"/>
        </w:rPr>
        <w:t xml:space="preserve">, </w:t>
      </w:r>
      <w:proofErr w:type="spellStart"/>
      <w:r w:rsidR="00455373" w:rsidRPr="008E1ED3">
        <w:rPr>
          <w:rFonts w:cstheme="minorHAnsi"/>
          <w:color w:val="000000" w:themeColor="text1"/>
        </w:rPr>
        <w:t>the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steel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in </w:t>
      </w:r>
      <w:proofErr w:type="spellStart"/>
      <w:r w:rsidR="00455373" w:rsidRPr="008E1ED3">
        <w:rPr>
          <w:rFonts w:cstheme="minorHAnsi"/>
          <w:color w:val="000000" w:themeColor="text1"/>
        </w:rPr>
        <w:t>the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shear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zone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="0076094A">
        <w:rPr>
          <w:rFonts w:ascii="Segoe UI" w:hAnsi="Segoe UI" w:cs="Segoe UI"/>
          <w:color w:val="000000"/>
          <w:sz w:val="20"/>
          <w:szCs w:val="20"/>
        </w:rPr>
        <w:t>undergoes</w:t>
      </w:r>
      <w:proofErr w:type="spellEnd"/>
      <w:r w:rsidR="0076094A">
        <w:rPr>
          <w:rFonts w:ascii="Segoe UI" w:hAnsi="Segoe UI" w:cs="Segoe UI"/>
          <w:color w:val="000000"/>
          <w:sz w:val="20"/>
          <w:szCs w:val="20"/>
        </w:rPr>
        <w:t xml:space="preserve"> </w:t>
      </w:r>
      <w:proofErr w:type="spellStart"/>
      <w:r w:rsidR="0076094A">
        <w:rPr>
          <w:rFonts w:ascii="Segoe UI" w:hAnsi="Segoe UI" w:cs="Segoe UI"/>
          <w:color w:val="000000"/>
          <w:sz w:val="20"/>
          <w:szCs w:val="20"/>
        </w:rPr>
        <w:t>intense</w:t>
      </w:r>
      <w:proofErr w:type="spellEnd"/>
      <w:r w:rsidR="0076094A">
        <w:rPr>
          <w:rFonts w:ascii="Segoe UI" w:hAnsi="Segoe UI" w:cs="Segoe UI"/>
          <w:color w:val="000000"/>
          <w:sz w:val="20"/>
          <w:szCs w:val="20"/>
        </w:rPr>
        <w:t xml:space="preserve"> </w:t>
      </w:r>
      <w:proofErr w:type="spellStart"/>
      <w:r w:rsidR="0076094A">
        <w:rPr>
          <w:rFonts w:ascii="Segoe UI" w:hAnsi="Segoe UI" w:cs="Segoe UI"/>
          <w:color w:val="000000"/>
          <w:sz w:val="20"/>
          <w:szCs w:val="20"/>
        </w:rPr>
        <w:t>heating</w:t>
      </w:r>
      <w:proofErr w:type="spellEnd"/>
      <w:r w:rsidR="0076094A">
        <w:rPr>
          <w:rFonts w:ascii="Segoe UI" w:hAnsi="Segoe UI" w:cs="Segoe UI"/>
          <w:color w:val="000000"/>
          <w:sz w:val="20"/>
          <w:szCs w:val="20"/>
        </w:rPr>
        <w:t xml:space="preserve"> </w:t>
      </w:r>
      <w:proofErr w:type="spellStart"/>
      <w:r w:rsidR="0076094A">
        <w:rPr>
          <w:rFonts w:ascii="Segoe UI" w:hAnsi="Segoe UI" w:cs="Segoe UI"/>
          <w:color w:val="000000"/>
          <w:sz w:val="20"/>
          <w:szCs w:val="20"/>
        </w:rPr>
        <w:t>and</w:t>
      </w:r>
      <w:proofErr w:type="spellEnd"/>
      <w:r w:rsidR="0076094A">
        <w:rPr>
          <w:rFonts w:ascii="Segoe UI" w:hAnsi="Segoe UI" w:cs="Segoe UI"/>
          <w:color w:val="000000"/>
          <w:sz w:val="20"/>
          <w:szCs w:val="20"/>
        </w:rPr>
        <w:t xml:space="preserve"> </w:t>
      </w:r>
      <w:proofErr w:type="spellStart"/>
      <w:r w:rsidR="0076094A">
        <w:rPr>
          <w:rFonts w:ascii="Segoe UI" w:hAnsi="Segoe UI" w:cs="Segoe UI"/>
          <w:color w:val="000000"/>
          <w:sz w:val="20"/>
          <w:szCs w:val="20"/>
        </w:rPr>
        <w:t>is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thus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softened</w:t>
      </w:r>
      <w:proofErr w:type="spellEnd"/>
      <w:r w:rsidR="00455373" w:rsidRPr="008E1ED3">
        <w:rPr>
          <w:rFonts w:cstheme="minorHAnsi"/>
          <w:color w:val="000000" w:themeColor="text1"/>
        </w:rPr>
        <w:t xml:space="preserve">. Most of the </w:t>
      </w:r>
      <w:r w:rsidRPr="008E1ED3">
        <w:rPr>
          <w:rFonts w:cstheme="minorHAnsi"/>
          <w:color w:val="000000" w:themeColor="text1"/>
        </w:rPr>
        <w:t xml:space="preserve">heat generated in the </w:t>
      </w:r>
      <w:proofErr w:type="spellStart"/>
      <w:r w:rsidRPr="008E1ED3">
        <w:rPr>
          <w:rFonts w:cstheme="minorHAnsi"/>
          <w:color w:val="000000" w:themeColor="text1"/>
        </w:rPr>
        <w:t>shear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zone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is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dissipated</w:t>
      </w:r>
      <w:proofErr w:type="spellEnd"/>
      <w:r w:rsidRPr="008E1ED3">
        <w:rPr>
          <w:rFonts w:cstheme="minorHAnsi"/>
          <w:color w:val="000000" w:themeColor="text1"/>
        </w:rPr>
        <w:t xml:space="preserve"> via </w:t>
      </w:r>
      <w:proofErr w:type="spellStart"/>
      <w:r w:rsidRPr="008E1ED3">
        <w:rPr>
          <w:rFonts w:cstheme="minorHAnsi"/>
          <w:color w:val="000000" w:themeColor="text1"/>
        </w:rPr>
        <w:t>the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chip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and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not </w:t>
      </w:r>
      <w:r w:rsidR="0076094A">
        <w:rPr>
          <w:rFonts w:cstheme="minorHAnsi"/>
          <w:color w:val="000000" w:themeColor="text1"/>
        </w:rPr>
        <w:t xml:space="preserve"> </w:t>
      </w:r>
      <w:proofErr w:type="spellStart"/>
      <w:r w:rsidR="0076094A">
        <w:rPr>
          <w:rFonts w:cstheme="minorHAnsi"/>
          <w:color w:val="000000" w:themeColor="text1"/>
        </w:rPr>
        <w:t>transmitted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into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the</w:t>
      </w:r>
      <w:proofErr w:type="spellEnd"/>
      <w:r w:rsidR="00455373" w:rsidRPr="008E1ED3">
        <w:rPr>
          <w:rFonts w:cstheme="minorHAnsi"/>
          <w:color w:val="000000" w:themeColor="text1"/>
        </w:rPr>
        <w:t xml:space="preserve"> </w:t>
      </w:r>
      <w:proofErr w:type="spellStart"/>
      <w:r w:rsidR="00455373" w:rsidRPr="008E1ED3">
        <w:rPr>
          <w:rFonts w:cstheme="minorHAnsi"/>
          <w:color w:val="000000" w:themeColor="text1"/>
        </w:rPr>
        <w:t>workpiece</w:t>
      </w:r>
      <w:proofErr w:type="spellEnd"/>
      <w:r w:rsidRPr="008E1ED3">
        <w:rPr>
          <w:rFonts w:cstheme="minorHAnsi"/>
          <w:color w:val="000000" w:themeColor="text1"/>
        </w:rPr>
        <w:t xml:space="preserve">. </w:t>
      </w:r>
      <w:r w:rsidR="008B178D" w:rsidRPr="008E1ED3">
        <w:rPr>
          <w:rFonts w:cstheme="minorHAnsi"/>
          <w:color w:val="000000" w:themeColor="text1"/>
        </w:rPr>
        <w:t xml:space="preserve">This </w:t>
      </w:r>
      <w:proofErr w:type="spellStart"/>
      <w:r w:rsidR="008B178D" w:rsidRPr="008E1ED3">
        <w:rPr>
          <w:rFonts w:cstheme="minorHAnsi"/>
          <w:color w:val="000000" w:themeColor="text1"/>
        </w:rPr>
        <w:t>means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that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there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is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no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thermal </w:t>
      </w:r>
      <w:proofErr w:type="spellStart"/>
      <w:r w:rsidR="008B178D" w:rsidRPr="008E1ED3">
        <w:rPr>
          <w:rFonts w:cstheme="minorHAnsi"/>
          <w:color w:val="000000" w:themeColor="text1"/>
        </w:rPr>
        <w:t>influence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on </w:t>
      </w:r>
      <w:proofErr w:type="spellStart"/>
      <w:r w:rsidR="008B178D" w:rsidRPr="008E1ED3">
        <w:rPr>
          <w:rFonts w:cstheme="minorHAnsi"/>
          <w:color w:val="000000" w:themeColor="text1"/>
        </w:rPr>
        <w:t>the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76094A">
        <w:rPr>
          <w:rFonts w:cstheme="minorHAnsi"/>
          <w:color w:val="000000" w:themeColor="text1"/>
        </w:rPr>
        <w:t>insert</w:t>
      </w:r>
      <w:proofErr w:type="spellEnd"/>
      <w:r w:rsidR="0076094A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edge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 in </w:t>
      </w:r>
      <w:proofErr w:type="spellStart"/>
      <w:r w:rsidR="008B178D" w:rsidRPr="008E1ED3">
        <w:rPr>
          <w:rFonts w:cstheme="minorHAnsi"/>
          <w:color w:val="000000" w:themeColor="text1"/>
        </w:rPr>
        <w:t>the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process</w:t>
      </w:r>
      <w:proofErr w:type="spellEnd"/>
      <w:r w:rsidR="008B178D" w:rsidRPr="008E1ED3">
        <w:rPr>
          <w:rFonts w:cstheme="minorHAnsi"/>
          <w:color w:val="000000" w:themeColor="text1"/>
        </w:rPr>
        <w:t xml:space="preserve">. </w:t>
      </w:r>
      <w:proofErr w:type="spellStart"/>
      <w:r w:rsidRPr="008E1ED3">
        <w:rPr>
          <w:rFonts w:cstheme="minorHAnsi"/>
          <w:color w:val="000000" w:themeColor="text1"/>
        </w:rPr>
        <w:t>While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carbide</w:t>
      </w:r>
      <w:proofErr w:type="spellEnd"/>
      <w:r w:rsidRPr="008E1ED3">
        <w:rPr>
          <w:rFonts w:cstheme="minorHAnsi"/>
          <w:color w:val="000000" w:themeColor="text1"/>
        </w:rPr>
        <w:t xml:space="preserve">  </w:t>
      </w:r>
      <w:proofErr w:type="spellStart"/>
      <w:r w:rsidRPr="008E1ED3">
        <w:rPr>
          <w:rFonts w:cstheme="minorHAnsi"/>
          <w:color w:val="000000" w:themeColor="text1"/>
        </w:rPr>
        <w:t>suffers</w:t>
      </w:r>
      <w:proofErr w:type="spellEnd"/>
      <w:r w:rsidRPr="008E1ED3">
        <w:rPr>
          <w:rFonts w:cstheme="minorHAnsi"/>
          <w:color w:val="000000" w:themeColor="text1"/>
        </w:rPr>
        <w:t xml:space="preserve"> a massive loss of hardness at around 800 degrees Celsius, the hardness of CBN </w:t>
      </w:r>
      <w:proofErr w:type="spellStart"/>
      <w:r w:rsidRPr="008E1ED3">
        <w:rPr>
          <w:rFonts w:cstheme="minorHAnsi"/>
          <w:color w:val="000000" w:themeColor="text1"/>
        </w:rPr>
        <w:t>remains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almost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unchanged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even</w:t>
      </w:r>
      <w:proofErr w:type="spellEnd"/>
      <w:r w:rsidRPr="008E1ED3">
        <w:rPr>
          <w:rFonts w:cstheme="minorHAnsi"/>
          <w:color w:val="000000" w:themeColor="text1"/>
        </w:rPr>
        <w:t xml:space="preserve"> at </w:t>
      </w:r>
      <w:proofErr w:type="spellStart"/>
      <w:r w:rsidRPr="008E1ED3">
        <w:rPr>
          <w:rFonts w:cstheme="minorHAnsi"/>
          <w:color w:val="000000" w:themeColor="text1"/>
        </w:rPr>
        <w:t>up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to</w:t>
      </w:r>
      <w:proofErr w:type="spellEnd"/>
      <w:r w:rsidRPr="008E1ED3">
        <w:rPr>
          <w:rFonts w:cstheme="minorHAnsi"/>
          <w:color w:val="000000" w:themeColor="text1"/>
        </w:rPr>
        <w:t xml:space="preserve"> 1</w:t>
      </w:r>
      <w:r w:rsidR="0076094A">
        <w:rPr>
          <w:rFonts w:cstheme="minorHAnsi"/>
          <w:color w:val="000000" w:themeColor="text1"/>
        </w:rPr>
        <w:t>,</w:t>
      </w:r>
      <w:r w:rsidRPr="008E1ED3">
        <w:rPr>
          <w:rFonts w:cstheme="minorHAnsi"/>
          <w:color w:val="000000" w:themeColor="text1"/>
        </w:rPr>
        <w:t xml:space="preserve">200 </w:t>
      </w:r>
      <w:proofErr w:type="spellStart"/>
      <w:r w:rsidRPr="008E1ED3">
        <w:rPr>
          <w:rFonts w:cstheme="minorHAnsi"/>
          <w:color w:val="000000" w:themeColor="text1"/>
        </w:rPr>
        <w:t>degrees</w:t>
      </w:r>
      <w:proofErr w:type="spellEnd"/>
      <w:r w:rsidRPr="008E1ED3">
        <w:rPr>
          <w:rFonts w:cstheme="minorHAnsi"/>
          <w:color w:val="000000" w:themeColor="text1"/>
        </w:rPr>
        <w:t xml:space="preserve"> Celsius. Another important </w:t>
      </w:r>
      <w:r w:rsidR="008B178D" w:rsidRPr="008E1ED3">
        <w:rPr>
          <w:rFonts w:cstheme="minorHAnsi"/>
          <w:color w:val="000000" w:themeColor="text1"/>
        </w:rPr>
        <w:t xml:space="preserve">aspect </w:t>
      </w:r>
      <w:r w:rsidRPr="008E1ED3">
        <w:rPr>
          <w:rFonts w:cstheme="minorHAnsi"/>
          <w:color w:val="000000" w:themeColor="text1"/>
        </w:rPr>
        <w:t>is the chemical resistance, especially at the prevailing temperatures.</w:t>
      </w:r>
    </w:p>
    <w:p w:rsidR="00601E00" w:rsidRPr="008E1ED3" w:rsidRDefault="00601E00" w:rsidP="0076094A">
      <w:pPr>
        <w:jc w:val="both"/>
        <w:rPr>
          <w:rFonts w:cstheme="minorHAnsi"/>
          <w:color w:val="000000" w:themeColor="text1"/>
        </w:rPr>
      </w:pPr>
    </w:p>
    <w:p w:rsidR="00C73D13" w:rsidRDefault="00FD1743" w:rsidP="0076094A">
      <w:pPr>
        <w:jc w:val="both"/>
        <w:rPr>
          <w:rFonts w:cstheme="minorHAnsi"/>
          <w:b/>
          <w:bCs/>
          <w:color w:val="000000" w:themeColor="text1"/>
        </w:rPr>
      </w:pPr>
      <w:r w:rsidRPr="008E1ED3">
        <w:rPr>
          <w:rFonts w:cstheme="minorHAnsi"/>
          <w:b/>
          <w:bCs/>
          <w:color w:val="000000" w:themeColor="text1"/>
        </w:rPr>
        <w:t>Numerous advantages</w:t>
      </w:r>
    </w:p>
    <w:p w:rsidR="00455373" w:rsidRPr="008E1ED3" w:rsidRDefault="00455373" w:rsidP="0076094A">
      <w:pPr>
        <w:jc w:val="both"/>
        <w:rPr>
          <w:rFonts w:cstheme="minorHAnsi"/>
          <w:color w:val="000000" w:themeColor="text1"/>
        </w:rPr>
      </w:pPr>
    </w:p>
    <w:p w:rsidR="00C73D13" w:rsidRDefault="00FD1743" w:rsidP="0076094A">
      <w:pPr>
        <w:jc w:val="both"/>
        <w:rPr>
          <w:rFonts w:cstheme="minorHAnsi"/>
          <w:color w:val="000000" w:themeColor="text1"/>
        </w:rPr>
      </w:pPr>
      <w:r w:rsidRPr="008E1ED3">
        <w:rPr>
          <w:rFonts w:cstheme="minorHAnsi"/>
          <w:color w:val="000000" w:themeColor="text1"/>
        </w:rPr>
        <w:t xml:space="preserve">Hard machining with a </w:t>
      </w:r>
      <w:proofErr w:type="spellStart"/>
      <w:r w:rsidRPr="008E1ED3">
        <w:rPr>
          <w:rFonts w:cstheme="minorHAnsi"/>
          <w:color w:val="000000" w:themeColor="text1"/>
        </w:rPr>
        <w:t>geometrically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defined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cutting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edge</w:t>
      </w:r>
      <w:proofErr w:type="spellEnd"/>
      <w:r w:rsidRPr="008E1ED3">
        <w:rPr>
          <w:rFonts w:cstheme="minorHAnsi"/>
          <w:color w:val="000000" w:themeColor="text1"/>
        </w:rPr>
        <w:t xml:space="preserve"> in </w:t>
      </w:r>
      <w:proofErr w:type="spellStart"/>
      <w:r w:rsidR="00200BC6">
        <w:rPr>
          <w:rFonts w:cstheme="minorHAnsi"/>
          <w:color w:val="000000" w:themeColor="text1"/>
        </w:rPr>
        <w:t>combination</w:t>
      </w:r>
      <w:proofErr w:type="spellEnd"/>
      <w:r w:rsidR="00200BC6">
        <w:rPr>
          <w:rFonts w:cstheme="minorHAnsi"/>
          <w:color w:val="000000" w:themeColor="text1"/>
        </w:rPr>
        <w:t xml:space="preserve"> </w:t>
      </w:r>
      <w:proofErr w:type="spellStart"/>
      <w:r w:rsidR="00200BC6">
        <w:rPr>
          <w:rFonts w:cstheme="minorHAnsi"/>
          <w:color w:val="000000" w:themeColor="text1"/>
        </w:rPr>
        <w:t>with</w:t>
      </w:r>
      <w:proofErr w:type="spellEnd"/>
      <w:r w:rsidR="00200BC6">
        <w:rPr>
          <w:rFonts w:cstheme="minorHAnsi"/>
          <w:color w:val="000000" w:themeColor="text1"/>
        </w:rPr>
        <w:t xml:space="preserve"> </w:t>
      </w:r>
      <w:r w:rsidRPr="008E1ED3">
        <w:rPr>
          <w:rFonts w:cstheme="minorHAnsi"/>
          <w:color w:val="000000" w:themeColor="text1"/>
        </w:rPr>
        <w:t xml:space="preserve">CBN  </w:t>
      </w:r>
      <w:proofErr w:type="spellStart"/>
      <w:r w:rsidRPr="008E1ED3">
        <w:rPr>
          <w:rFonts w:cstheme="minorHAnsi"/>
          <w:color w:val="000000" w:themeColor="text1"/>
        </w:rPr>
        <w:t>has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="00200BC6">
        <w:rPr>
          <w:rFonts w:cstheme="minorHAnsi"/>
          <w:color w:val="000000" w:themeColor="text1"/>
        </w:rPr>
        <w:t>numerous</w:t>
      </w:r>
      <w:proofErr w:type="spellEnd"/>
      <w:r w:rsidR="00200BC6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advantages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over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grinding</w:t>
      </w:r>
      <w:proofErr w:type="spellEnd"/>
      <w:r w:rsidRPr="008E1ED3">
        <w:rPr>
          <w:rFonts w:cstheme="minorHAnsi"/>
          <w:color w:val="000000" w:themeColor="text1"/>
        </w:rPr>
        <w:t xml:space="preserve"> . High metal removal rates are possible with this process, which results in shorter machining times. </w:t>
      </w:r>
      <w:proofErr w:type="spellStart"/>
      <w:r w:rsidRPr="008E1ED3">
        <w:rPr>
          <w:rFonts w:cstheme="minorHAnsi"/>
          <w:color w:val="000000" w:themeColor="text1"/>
        </w:rPr>
        <w:t>Conventional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proofErr w:type="spellStart"/>
      <w:r w:rsidRPr="008E1ED3">
        <w:rPr>
          <w:rFonts w:cstheme="minorHAnsi"/>
          <w:color w:val="000000" w:themeColor="text1"/>
        </w:rPr>
        <w:t>machines</w:t>
      </w:r>
      <w:proofErr w:type="spellEnd"/>
      <w:r w:rsidRPr="008E1ED3">
        <w:rPr>
          <w:rFonts w:cstheme="minorHAnsi"/>
          <w:color w:val="000000" w:themeColor="text1"/>
        </w:rPr>
        <w:t xml:space="preserve"> </w:t>
      </w:r>
      <w:r w:rsidR="0076094A">
        <w:rPr>
          <w:rFonts w:cstheme="minorHAnsi"/>
          <w:color w:val="000000" w:themeColor="text1"/>
        </w:rPr>
        <w:t xml:space="preserve"> </w:t>
      </w:r>
      <w:proofErr w:type="spellStart"/>
      <w:r w:rsidR="0076094A">
        <w:rPr>
          <w:rFonts w:cstheme="minorHAnsi"/>
          <w:color w:val="000000" w:themeColor="text1"/>
        </w:rPr>
        <w:t>may</w:t>
      </w:r>
      <w:proofErr w:type="spellEnd"/>
      <w:r w:rsidR="0076094A">
        <w:rPr>
          <w:rFonts w:cstheme="minorHAnsi"/>
          <w:color w:val="000000" w:themeColor="text1"/>
        </w:rPr>
        <w:t xml:space="preserve"> </w:t>
      </w:r>
      <w:proofErr w:type="spellStart"/>
      <w:r w:rsidR="0076094A">
        <w:rPr>
          <w:rFonts w:cstheme="minorHAnsi"/>
          <w:color w:val="000000" w:themeColor="text1"/>
        </w:rPr>
        <w:t>be</w:t>
      </w:r>
      <w:proofErr w:type="spellEnd"/>
      <w:r w:rsidR="0076094A">
        <w:rPr>
          <w:rFonts w:cstheme="minorHAnsi"/>
          <w:color w:val="000000" w:themeColor="text1"/>
        </w:rPr>
        <w:t xml:space="preserve"> </w:t>
      </w:r>
      <w:proofErr w:type="spellStart"/>
      <w:r w:rsidR="0076094A">
        <w:rPr>
          <w:rFonts w:cstheme="minorHAnsi"/>
          <w:color w:val="000000" w:themeColor="text1"/>
        </w:rPr>
        <w:t>used</w:t>
      </w:r>
      <w:proofErr w:type="spellEnd"/>
      <w:r w:rsidRPr="008E1ED3">
        <w:rPr>
          <w:rFonts w:cstheme="minorHAnsi"/>
          <w:color w:val="000000" w:themeColor="text1"/>
        </w:rPr>
        <w:t xml:space="preserve">. This offers the possibility of complete machining of the </w:t>
      </w:r>
      <w:r w:rsidR="00200BC6">
        <w:rPr>
          <w:rFonts w:cstheme="minorHAnsi"/>
          <w:color w:val="000000" w:themeColor="text1"/>
        </w:rPr>
        <w:t>component</w:t>
      </w:r>
      <w:r w:rsidRPr="008E1ED3">
        <w:rPr>
          <w:rFonts w:cstheme="minorHAnsi"/>
          <w:color w:val="000000" w:themeColor="text1"/>
        </w:rPr>
        <w:t xml:space="preserve">. </w:t>
      </w:r>
      <w:r w:rsidR="008B178D" w:rsidRPr="008E1ED3">
        <w:rPr>
          <w:rFonts w:cstheme="minorHAnsi"/>
          <w:color w:val="000000" w:themeColor="text1"/>
        </w:rPr>
        <w:t xml:space="preserve">Even complex contours can be easily produced on a lathe. </w:t>
      </w:r>
      <w:proofErr w:type="spellStart"/>
      <w:r w:rsidR="008B178D" w:rsidRPr="008E1ED3">
        <w:rPr>
          <w:rFonts w:cstheme="minorHAnsi"/>
          <w:color w:val="000000" w:themeColor="text1"/>
        </w:rPr>
        <w:t>With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grinding</w:t>
      </w:r>
      <w:proofErr w:type="spellEnd"/>
      <w:r w:rsidR="008B178D" w:rsidRPr="008E1ED3">
        <w:rPr>
          <w:rFonts w:cstheme="minorHAnsi"/>
          <w:color w:val="000000" w:themeColor="text1"/>
        </w:rPr>
        <w:t xml:space="preserve">, on </w:t>
      </w:r>
      <w:proofErr w:type="spellStart"/>
      <w:r w:rsidR="008B178D" w:rsidRPr="008E1ED3">
        <w:rPr>
          <w:rFonts w:cstheme="minorHAnsi"/>
          <w:color w:val="000000" w:themeColor="text1"/>
        </w:rPr>
        <w:t>the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other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hand</w:t>
      </w:r>
      <w:proofErr w:type="spellEnd"/>
      <w:r w:rsidR="008B178D" w:rsidRPr="008E1ED3">
        <w:rPr>
          <w:rFonts w:cstheme="minorHAnsi"/>
          <w:color w:val="000000" w:themeColor="text1"/>
        </w:rPr>
        <w:t xml:space="preserve">, </w:t>
      </w:r>
      <w:proofErr w:type="spellStart"/>
      <w:r w:rsidR="008B178D" w:rsidRPr="008E1ED3">
        <w:rPr>
          <w:rFonts w:cstheme="minorHAnsi"/>
          <w:color w:val="000000" w:themeColor="text1"/>
        </w:rPr>
        <w:t>the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 </w:t>
      </w:r>
      <w:proofErr w:type="spellStart"/>
      <w:r w:rsidR="008B178D" w:rsidRPr="008E1ED3">
        <w:rPr>
          <w:rFonts w:cstheme="minorHAnsi"/>
          <w:color w:val="000000" w:themeColor="text1"/>
        </w:rPr>
        <w:t>wheels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have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to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be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elaborately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profiled. The high </w:t>
      </w:r>
      <w:proofErr w:type="spellStart"/>
      <w:r w:rsidR="008B178D" w:rsidRPr="008E1ED3">
        <w:rPr>
          <w:rFonts w:cstheme="minorHAnsi"/>
          <w:color w:val="000000" w:themeColor="text1"/>
        </w:rPr>
        <w:t>surface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qualit</w:t>
      </w:r>
      <w:r w:rsidR="0076094A">
        <w:rPr>
          <w:rFonts w:cstheme="minorHAnsi"/>
          <w:color w:val="000000" w:themeColor="text1"/>
        </w:rPr>
        <w:t>y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that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can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be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achieved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with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hard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turning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also </w:t>
      </w:r>
      <w:proofErr w:type="spellStart"/>
      <w:r w:rsidR="008B178D" w:rsidRPr="008E1ED3">
        <w:rPr>
          <w:rFonts w:cstheme="minorHAnsi"/>
          <w:color w:val="000000" w:themeColor="text1"/>
        </w:rPr>
        <w:t>save</w:t>
      </w:r>
      <w:r w:rsidR="0076094A">
        <w:rPr>
          <w:rFonts w:cstheme="minorHAnsi"/>
          <w:color w:val="000000" w:themeColor="text1"/>
        </w:rPr>
        <w:t>s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on </w:t>
      </w:r>
      <w:proofErr w:type="spellStart"/>
      <w:r w:rsidR="008B178D" w:rsidRPr="008E1ED3">
        <w:rPr>
          <w:rFonts w:cstheme="minorHAnsi"/>
          <w:color w:val="000000" w:themeColor="text1"/>
        </w:rPr>
        <w:t>further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grinding</w:t>
      </w:r>
      <w:proofErr w:type="spellEnd"/>
      <w:r w:rsidR="008B178D" w:rsidRPr="008E1ED3">
        <w:rPr>
          <w:rFonts w:cstheme="minorHAnsi"/>
          <w:color w:val="000000" w:themeColor="text1"/>
        </w:rPr>
        <w:t xml:space="preserve"> </w:t>
      </w:r>
      <w:proofErr w:type="spellStart"/>
      <w:r w:rsidR="008B178D" w:rsidRPr="008E1ED3">
        <w:rPr>
          <w:rFonts w:cstheme="minorHAnsi"/>
          <w:color w:val="000000" w:themeColor="text1"/>
        </w:rPr>
        <w:t>operations</w:t>
      </w:r>
      <w:proofErr w:type="spellEnd"/>
      <w:r w:rsidR="008B178D" w:rsidRPr="008E1ED3">
        <w:rPr>
          <w:rFonts w:cstheme="minorHAnsi"/>
          <w:color w:val="000000" w:themeColor="text1"/>
        </w:rPr>
        <w:t>.</w:t>
      </w:r>
    </w:p>
    <w:p w:rsidR="00601E00" w:rsidRPr="008E1ED3" w:rsidRDefault="00601E00" w:rsidP="0076094A">
      <w:pPr>
        <w:jc w:val="both"/>
        <w:rPr>
          <w:rFonts w:cstheme="minorHAnsi"/>
          <w:color w:val="000000" w:themeColor="text1"/>
        </w:rPr>
      </w:pPr>
    </w:p>
    <w:p w:rsidR="00601E00" w:rsidRPr="008E1ED3" w:rsidRDefault="00601E00" w:rsidP="0076094A">
      <w:pPr>
        <w:jc w:val="both"/>
        <w:rPr>
          <w:rFonts w:cstheme="minorHAnsi"/>
          <w:color w:val="000000" w:themeColor="text1"/>
        </w:rPr>
      </w:pPr>
    </w:p>
    <w:p w:rsidR="0006249D" w:rsidRDefault="0006249D">
      <w:pPr>
        <w:rPr>
          <w:ins w:id="1" w:author="Nossek, Jessica" w:date="2023-01-31T11:09:00Z"/>
          <w:rFonts w:cstheme="minorHAnsi"/>
          <w:color w:val="000000" w:themeColor="text1"/>
        </w:rPr>
      </w:pPr>
    </w:p>
    <w:p w:rsidR="0006249D" w:rsidRDefault="0006249D">
      <w:pPr>
        <w:rPr>
          <w:ins w:id="2" w:author="Nossek, Jessica" w:date="2023-01-31T11:09:00Z"/>
          <w:rFonts w:cstheme="minorHAnsi"/>
          <w:color w:val="000000" w:themeColor="text1"/>
        </w:rPr>
      </w:pPr>
    </w:p>
    <w:p w:rsidR="002E2D3D" w:rsidRPr="008E1ED3" w:rsidRDefault="002E2D3D">
      <w:pPr>
        <w:rPr>
          <w:rFonts w:cstheme="minorHAnsi"/>
          <w:color w:val="000000" w:themeColor="text1"/>
        </w:rPr>
      </w:pPr>
    </w:p>
    <w:p w:rsidR="008E1ED3" w:rsidRDefault="008E1ED3">
      <w:pPr>
        <w:rPr>
          <w:rFonts w:cstheme="minorHAnsi"/>
          <w:color w:val="000000" w:themeColor="text1"/>
        </w:rPr>
      </w:pPr>
    </w:p>
    <w:p w:rsidR="00322E09" w:rsidRDefault="00322E09" w:rsidP="00322E09">
      <w:pPr>
        <w:rPr>
          <w:rFonts w:cstheme="minorHAnsi"/>
        </w:rPr>
      </w:pPr>
    </w:p>
    <w:p w:rsidR="00C73D13" w:rsidRDefault="00FD1743">
      <w:pPr>
        <w:rPr>
          <w:rFonts w:cstheme="minorHAnsi"/>
          <w:b/>
          <w:bCs/>
        </w:rPr>
      </w:pPr>
      <w:r w:rsidRPr="00322E09">
        <w:rPr>
          <w:rFonts w:cstheme="minorHAnsi"/>
          <w:b/>
          <w:bCs/>
        </w:rPr>
        <w:t>Images:</w:t>
      </w:r>
    </w:p>
    <w:p w:rsidR="00322E09" w:rsidRDefault="00322E09" w:rsidP="00322E09">
      <w:pPr>
        <w:rPr>
          <w:rFonts w:cstheme="minorHAnsi"/>
        </w:rPr>
      </w:pPr>
    </w:p>
    <w:p w:rsidR="00322E09" w:rsidRDefault="00322E09" w:rsidP="00322E09">
      <w:pPr>
        <w:rPr>
          <w:rFonts w:cstheme="minorHAnsi"/>
        </w:rPr>
      </w:pPr>
      <w:r>
        <w:rPr>
          <w:rFonts w:cstheme="minorHAnsi"/>
          <w:noProof/>
          <w:lang w:eastAsia="de-DE"/>
        </w:rPr>
        <w:lastRenderedPageBreak/>
        <w:drawing>
          <wp:inline distT="0" distB="0" distL="0" distR="0" wp14:anchorId="5126B39B" wp14:editId="640503DB">
            <wp:extent cx="2958028" cy="1971040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525" cy="1988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E09" w:rsidRDefault="00322E09" w:rsidP="00322E09">
      <w:pPr>
        <w:rPr>
          <w:rFonts w:cstheme="minorHAnsi"/>
        </w:rPr>
      </w:pPr>
    </w:p>
    <w:p w:rsidR="00C73D13" w:rsidRDefault="0076094A">
      <w:pPr>
        <w:rPr>
          <w:rFonts w:cstheme="minorHAnsi"/>
        </w:rPr>
      </w:pPr>
      <w:r>
        <w:rPr>
          <w:rFonts w:cstheme="minorHAnsi"/>
        </w:rPr>
        <w:t>Caption:</w:t>
      </w:r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For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hard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turning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and</w:t>
      </w:r>
      <w:proofErr w:type="spellEnd"/>
      <w:r w:rsidR="00FD1743">
        <w:rPr>
          <w:rFonts w:cstheme="minorHAnsi"/>
        </w:rPr>
        <w:t xml:space="preserve"> grooving, Horn relies on the cutting material CBN.</w:t>
      </w:r>
    </w:p>
    <w:p w:rsidR="0076094A" w:rsidRDefault="0076094A">
      <w:pPr>
        <w:rPr>
          <w:rFonts w:cstheme="minorHAnsi"/>
        </w:rPr>
      </w:pPr>
    </w:p>
    <w:p w:rsidR="00C73D13" w:rsidRDefault="00FD1743">
      <w:pPr>
        <w:rPr>
          <w:rFonts w:cstheme="minorHAnsi"/>
        </w:rPr>
      </w:pPr>
      <w:r>
        <w:rPr>
          <w:rFonts w:cstheme="minorHAnsi"/>
        </w:rPr>
        <w:t>Source: HORN/Sauermann</w:t>
      </w:r>
    </w:p>
    <w:p w:rsidR="00322E09" w:rsidRDefault="00322E09" w:rsidP="00322E09">
      <w:pPr>
        <w:rPr>
          <w:rFonts w:cstheme="minorHAnsi"/>
        </w:rPr>
      </w:pPr>
    </w:p>
    <w:p w:rsidR="00322E09" w:rsidRDefault="00322E09" w:rsidP="00322E09">
      <w:pPr>
        <w:rPr>
          <w:rFonts w:cstheme="minorHAnsi"/>
          <w:noProof/>
        </w:rPr>
      </w:pPr>
      <w:r>
        <w:rPr>
          <w:rFonts w:cstheme="minorHAnsi"/>
          <w:noProof/>
          <w:lang w:eastAsia="de-DE"/>
        </w:rPr>
        <w:drawing>
          <wp:inline distT="0" distB="0" distL="0" distR="0" wp14:anchorId="761CC372" wp14:editId="5EA33034">
            <wp:extent cx="2957830" cy="1970907"/>
            <wp:effectExtent l="0" t="0" r="1270" b="0"/>
            <wp:docPr id="2" name="Grafik 2" descr="Ein Bild, das silber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silbern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847" cy="198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E09" w:rsidRDefault="00322E09" w:rsidP="00322E09">
      <w:pPr>
        <w:rPr>
          <w:rFonts w:cstheme="minorHAnsi"/>
          <w:noProof/>
        </w:rPr>
      </w:pPr>
    </w:p>
    <w:p w:rsidR="00C73D13" w:rsidRDefault="0076094A">
      <w:pPr>
        <w:rPr>
          <w:rFonts w:cstheme="minorHAnsi"/>
        </w:rPr>
      </w:pPr>
      <w:r>
        <w:rPr>
          <w:rFonts w:cstheme="minorHAnsi"/>
        </w:rPr>
        <w:t>Caption</w:t>
      </w:r>
      <w:r w:rsidR="00FD1743">
        <w:rPr>
          <w:rFonts w:cstheme="minorHAnsi"/>
        </w:rPr>
        <w:t xml:space="preserve">: In </w:t>
      </w:r>
      <w:proofErr w:type="spellStart"/>
      <w:r w:rsidR="00FD1743">
        <w:rPr>
          <w:rFonts w:cstheme="minorHAnsi"/>
        </w:rPr>
        <w:t>hard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milling</w:t>
      </w:r>
      <w:proofErr w:type="spellEnd"/>
      <w:r w:rsidR="00FD1743">
        <w:rPr>
          <w:rFonts w:cstheme="minorHAnsi"/>
        </w:rPr>
        <w:t xml:space="preserve">, solid </w:t>
      </w:r>
      <w:proofErr w:type="spellStart"/>
      <w:r w:rsidR="00FD1743">
        <w:rPr>
          <w:rFonts w:cstheme="minorHAnsi"/>
        </w:rPr>
        <w:t>carbide</w:t>
      </w:r>
      <w:proofErr w:type="spellEnd"/>
      <w:r w:rsidR="00FD1743">
        <w:rPr>
          <w:rFonts w:cstheme="minorHAnsi"/>
        </w:rPr>
        <w:t xml:space="preserve"> end </w:t>
      </w:r>
      <w:proofErr w:type="spellStart"/>
      <w:r w:rsidR="00FD1743">
        <w:rPr>
          <w:rFonts w:cstheme="minorHAnsi"/>
        </w:rPr>
        <w:t>mills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with</w:t>
      </w:r>
      <w:proofErr w:type="spellEnd"/>
      <w:r>
        <w:rPr>
          <w:rFonts w:cstheme="minorHAnsi"/>
        </w:rPr>
        <w:t xml:space="preserve"> a</w:t>
      </w:r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special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coating</w:t>
      </w:r>
      <w:proofErr w:type="spellEnd"/>
      <w:r w:rsidR="00FD1743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demonstrate</w:t>
      </w:r>
      <w:proofErr w:type="spellEnd"/>
      <w:r>
        <w:rPr>
          <w:rFonts w:cstheme="minorHAnsi"/>
        </w:rPr>
        <w:t xml:space="preserve"> </w:t>
      </w:r>
      <w:r w:rsidR="00FD1743">
        <w:rPr>
          <w:rFonts w:cstheme="minorHAnsi"/>
        </w:rPr>
        <w:t xml:space="preserve">high </w:t>
      </w:r>
      <w:proofErr w:type="spellStart"/>
      <w:r w:rsidR="00FD1743">
        <w:rPr>
          <w:rFonts w:cstheme="minorHAnsi"/>
        </w:rPr>
        <w:t>milling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performance</w:t>
      </w:r>
      <w:proofErr w:type="spellEnd"/>
      <w:r w:rsidR="00FD1743">
        <w:rPr>
          <w:rFonts w:cstheme="minorHAnsi"/>
        </w:rPr>
        <w:t>.</w:t>
      </w:r>
    </w:p>
    <w:p w:rsidR="0076094A" w:rsidRDefault="0076094A">
      <w:pPr>
        <w:rPr>
          <w:rFonts w:cstheme="minorHAnsi"/>
        </w:rPr>
      </w:pPr>
    </w:p>
    <w:p w:rsidR="00C73D13" w:rsidRDefault="00FD1743">
      <w:pPr>
        <w:rPr>
          <w:rFonts w:cstheme="minorHAnsi"/>
        </w:rPr>
      </w:pPr>
      <w:r>
        <w:rPr>
          <w:rFonts w:cstheme="minorHAnsi"/>
        </w:rPr>
        <w:t>Source: HORN/Sauermann</w:t>
      </w:r>
    </w:p>
    <w:p w:rsidR="00322E09" w:rsidRDefault="00322E09" w:rsidP="00322E09">
      <w:pPr>
        <w:rPr>
          <w:rFonts w:cstheme="minorHAnsi"/>
        </w:rPr>
      </w:pPr>
    </w:p>
    <w:p w:rsidR="00322E09" w:rsidRDefault="00322E09" w:rsidP="00322E09">
      <w:pPr>
        <w:rPr>
          <w:rFonts w:cstheme="minorHAnsi"/>
        </w:rPr>
      </w:pPr>
    </w:p>
    <w:p w:rsidR="00322E09" w:rsidRDefault="00322E09" w:rsidP="00322E09">
      <w:pPr>
        <w:rPr>
          <w:rFonts w:cstheme="minorHAnsi"/>
        </w:rPr>
      </w:pPr>
      <w:r>
        <w:rPr>
          <w:rFonts w:cstheme="minorHAnsi"/>
          <w:noProof/>
          <w:lang w:eastAsia="de-DE"/>
        </w:rPr>
        <w:lastRenderedPageBreak/>
        <w:drawing>
          <wp:inline distT="0" distB="0" distL="0" distR="0" wp14:anchorId="319CA19D" wp14:editId="51A37B43">
            <wp:extent cx="2235200" cy="3352800"/>
            <wp:effectExtent l="0" t="0" r="0" b="0"/>
            <wp:docPr id="3" name="Grafik 3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3865" cy="3365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E09" w:rsidRDefault="00322E09" w:rsidP="00322E09">
      <w:pPr>
        <w:rPr>
          <w:rFonts w:cstheme="minorHAnsi"/>
        </w:rPr>
      </w:pPr>
    </w:p>
    <w:p w:rsidR="00C73D13" w:rsidRDefault="0076094A">
      <w:pPr>
        <w:rPr>
          <w:rFonts w:cstheme="minorHAnsi"/>
        </w:rPr>
      </w:pPr>
      <w:r>
        <w:rPr>
          <w:rFonts w:cstheme="minorHAnsi"/>
        </w:rPr>
        <w:t>Caption:</w:t>
      </w:r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Numerous</w:t>
      </w:r>
      <w:proofErr w:type="spellEnd"/>
      <w:r w:rsidR="00FD1743">
        <w:rPr>
          <w:rFonts w:cstheme="minorHAnsi"/>
        </w:rPr>
        <w:t xml:space="preserve"> Horn </w:t>
      </w:r>
      <w:proofErr w:type="spellStart"/>
      <w:r w:rsidR="00FD1743">
        <w:rPr>
          <w:rFonts w:cstheme="minorHAnsi"/>
        </w:rPr>
        <w:t>tooling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systems</w:t>
      </w:r>
      <w:proofErr w:type="spellEnd"/>
      <w:r w:rsidR="00FD1743">
        <w:rPr>
          <w:rFonts w:cstheme="minorHAnsi"/>
        </w:rPr>
        <w:t xml:space="preserve">, such </w:t>
      </w:r>
      <w:proofErr w:type="spellStart"/>
      <w:r w:rsidR="00FD1743">
        <w:rPr>
          <w:rFonts w:cstheme="minorHAnsi"/>
        </w:rPr>
        <w:t>as</w:t>
      </w:r>
      <w:proofErr w:type="spellEnd"/>
      <w:r w:rsidR="00FD1743">
        <w:rPr>
          <w:rFonts w:cstheme="minorHAnsi"/>
        </w:rPr>
        <w:t xml:space="preserve">  Supermini </w:t>
      </w:r>
      <w:r>
        <w:rPr>
          <w:rFonts w:cstheme="minorHAnsi"/>
        </w:rPr>
        <w:t>,</w:t>
      </w:r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can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be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equipped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with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the</w:t>
      </w:r>
      <w:proofErr w:type="spellEnd"/>
      <w:r w:rsidR="00FD1743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extremely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hard</w:t>
      </w:r>
      <w:proofErr w:type="spellEnd"/>
      <w:r w:rsidR="00FD1743">
        <w:rPr>
          <w:rFonts w:cstheme="minorHAnsi"/>
        </w:rPr>
        <w:t xml:space="preserve"> </w:t>
      </w:r>
      <w:proofErr w:type="spellStart"/>
      <w:r w:rsidR="00FD1743">
        <w:rPr>
          <w:rFonts w:cstheme="minorHAnsi"/>
        </w:rPr>
        <w:t>cutting</w:t>
      </w:r>
      <w:proofErr w:type="spellEnd"/>
      <w:r w:rsidR="00FD1743">
        <w:rPr>
          <w:rFonts w:cstheme="minorHAnsi"/>
        </w:rPr>
        <w:t xml:space="preserve"> material CBN.</w:t>
      </w:r>
    </w:p>
    <w:p w:rsidR="0076094A" w:rsidRDefault="0076094A">
      <w:pPr>
        <w:rPr>
          <w:rFonts w:cstheme="minorHAnsi"/>
        </w:rPr>
      </w:pPr>
    </w:p>
    <w:p w:rsidR="00C73D13" w:rsidRDefault="00FD1743">
      <w:pPr>
        <w:rPr>
          <w:rFonts w:cstheme="minorHAnsi"/>
        </w:rPr>
      </w:pPr>
      <w:r>
        <w:rPr>
          <w:rFonts w:cstheme="minorHAnsi"/>
        </w:rPr>
        <w:t>Source: HORN/Sauermann</w:t>
      </w:r>
    </w:p>
    <w:sectPr w:rsidR="00C73D13" w:rsidSect="0070404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672B9"/>
    <w:multiLevelType w:val="hybridMultilevel"/>
    <w:tmpl w:val="EFECDE5A"/>
    <w:lvl w:ilvl="0" w:tplc="A72CF1CE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F22E8E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569F3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345C6E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FCA818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D6395C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E872B2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E27D5E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EC0E0E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ossek, Jessica">
    <w15:presenceInfo w15:providerId="AD" w15:userId="S-1-5-21-3561922647-542090277-2695191689-225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3B"/>
    <w:rsid w:val="0006249D"/>
    <w:rsid w:val="000A2CDB"/>
    <w:rsid w:val="00200BC6"/>
    <w:rsid w:val="0025469E"/>
    <w:rsid w:val="00257D64"/>
    <w:rsid w:val="00280ED7"/>
    <w:rsid w:val="002E2D3D"/>
    <w:rsid w:val="00317B19"/>
    <w:rsid w:val="00322E09"/>
    <w:rsid w:val="00360F90"/>
    <w:rsid w:val="00455373"/>
    <w:rsid w:val="00601E00"/>
    <w:rsid w:val="006158EB"/>
    <w:rsid w:val="00685A2E"/>
    <w:rsid w:val="00695042"/>
    <w:rsid w:val="00704048"/>
    <w:rsid w:val="0076094A"/>
    <w:rsid w:val="008B178D"/>
    <w:rsid w:val="008E1ED3"/>
    <w:rsid w:val="0097099C"/>
    <w:rsid w:val="009C228A"/>
    <w:rsid w:val="00A60BF6"/>
    <w:rsid w:val="00AD27C1"/>
    <w:rsid w:val="00BF2C3B"/>
    <w:rsid w:val="00C73D13"/>
    <w:rsid w:val="00C77632"/>
    <w:rsid w:val="00CA4C22"/>
    <w:rsid w:val="00E81EAF"/>
    <w:rsid w:val="00F0508D"/>
    <w:rsid w:val="00F4683A"/>
    <w:rsid w:val="00FA3580"/>
    <w:rsid w:val="00FD1743"/>
    <w:rsid w:val="00FD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DD706DF3-35AA-AF4E-880A-0E6DFDFA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2E2D3D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094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09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0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2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53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33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7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093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64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60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4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5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36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e.wikipedia.org/wiki/Rockwell_(Einheit)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.wikipedia.org/wiki/Schneidstoff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e.wikipedia.org/wiki/Diamant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>, docId:9FF3FA18715E837E384C794F7DD815C8</cp:keywords>
  <dc:description/>
  <cp:lastModifiedBy>Nossek, Jessica</cp:lastModifiedBy>
  <cp:revision>3</cp:revision>
  <dcterms:created xsi:type="dcterms:W3CDTF">2023-01-31T08:43:00Z</dcterms:created>
  <dcterms:modified xsi:type="dcterms:W3CDTF">2023-01-31T10:10:00Z</dcterms:modified>
</cp:coreProperties>
</file>